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4B8FEA87" w:rsidR="0065122F" w:rsidRPr="00C30BBD" w:rsidRDefault="001C5CEB" w:rsidP="00C30BBD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4"/>
          <w:szCs w:val="44"/>
          <w:u w:color="000000"/>
        </w:rPr>
      </w:pPr>
      <w:proofErr w:type="spellStart"/>
      <w:r>
        <w:rPr>
          <w:rFonts w:ascii="Noto Sans" w:hAnsi="Noto Sans" w:cs="Noto Sans"/>
          <w:kern w:val="1"/>
          <w:sz w:val="44"/>
          <w:szCs w:val="44"/>
          <w:u w:color="000000"/>
        </w:rPr>
        <w:t>A</w:t>
      </w:r>
      <w:r w:rsidR="00C30BBD">
        <w:rPr>
          <w:rFonts w:ascii="Noto Sans" w:hAnsi="Noto Sans" w:cs="Noto Sans"/>
          <w:kern w:val="1"/>
          <w:sz w:val="44"/>
          <w:szCs w:val="44"/>
          <w:u w:color="000000"/>
        </w:rPr>
        <w:t>shnikko</w:t>
      </w:r>
      <w:proofErr w:type="spellEnd"/>
      <w:r w:rsidR="00C30BBD">
        <w:rPr>
          <w:rFonts w:ascii="Noto Sans" w:hAnsi="Noto Sans" w:cs="Noto Sans"/>
          <w:kern w:val="1"/>
          <w:sz w:val="44"/>
          <w:szCs w:val="44"/>
          <w:u w:color="000000"/>
        </w:rPr>
        <w:t xml:space="preserve"> mit „</w:t>
      </w:r>
      <w:proofErr w:type="spellStart"/>
      <w:r w:rsidR="00C30BBD">
        <w:rPr>
          <w:rFonts w:ascii="Noto Sans" w:hAnsi="Noto Sans" w:cs="Noto Sans"/>
          <w:kern w:val="1"/>
          <w:sz w:val="44"/>
          <w:szCs w:val="44"/>
          <w:u w:color="000000"/>
        </w:rPr>
        <w:t>Smoochies</w:t>
      </w:r>
      <w:proofErr w:type="spellEnd"/>
      <w:r w:rsidR="00C30BBD">
        <w:rPr>
          <w:rFonts w:ascii="Noto Sans" w:hAnsi="Noto Sans" w:cs="Noto Sans"/>
          <w:kern w:val="1"/>
          <w:sz w:val="44"/>
          <w:szCs w:val="44"/>
          <w:u w:color="000000"/>
        </w:rPr>
        <w:t>“ auf Tour</w:t>
      </w:r>
    </w:p>
    <w:p w14:paraId="51445C00" w14:textId="7AFF07D3" w:rsidR="0065122F" w:rsidRPr="000478EF" w:rsidRDefault="009C449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Alt-Pop</w:t>
      </w:r>
      <w:r w:rsidR="00804B0E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Sensation </w:t>
      </w:r>
      <w:r w:rsidR="00C30BBD">
        <w:rPr>
          <w:rFonts w:ascii="Noto Sans" w:eastAsia="Arial Unicode MS" w:hAnsi="Noto Sans" w:cs="Noto Sans"/>
          <w:b/>
          <w:bCs/>
          <w:sz w:val="28"/>
          <w:szCs w:val="28"/>
        </w:rPr>
        <w:t>präsentiert</w:t>
      </w:r>
      <w:r w:rsidR="0080471A">
        <w:rPr>
          <w:rFonts w:ascii="Noto Sans" w:eastAsia="Arial Unicode MS" w:hAnsi="Noto Sans" w:cs="Noto Sans"/>
          <w:b/>
          <w:bCs/>
          <w:sz w:val="28"/>
          <w:szCs w:val="28"/>
        </w:rPr>
        <w:t xml:space="preserve"> neue</w:t>
      </w:r>
      <w:r w:rsidR="00C30BBD"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 w:rsidR="0080471A"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 Anfang 2026 </w:t>
      </w:r>
      <w:ins w:id="0" w:author="Katja Albrecht" w:date="2025-09-10T12:31:00Z" w16du:dateUtc="2025-09-10T10:31:00Z">
        <w:r w:rsidR="00804B0E">
          <w:rPr>
            <w:rFonts w:ascii="Noto Sans" w:eastAsia="Arial Unicode MS" w:hAnsi="Noto Sans" w:cs="Noto Sans"/>
            <w:b/>
            <w:bCs/>
            <w:sz w:val="28"/>
            <w:szCs w:val="28"/>
          </w:rPr>
          <w:br/>
        </w:r>
      </w:ins>
      <w:r w:rsidR="0080471A">
        <w:rPr>
          <w:rFonts w:ascii="Noto Sans" w:eastAsia="Arial Unicode MS" w:hAnsi="Noto Sans" w:cs="Noto Sans"/>
          <w:b/>
          <w:bCs/>
          <w:sz w:val="28"/>
          <w:szCs w:val="28"/>
        </w:rPr>
        <w:t>in Berlin, Hamburg, Köln und Wiesbaden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E521488" w14:textId="149E6EC7" w:rsidR="007833AE" w:rsidRPr="00EA0D97" w:rsidRDefault="009706A8" w:rsidP="008B5BCC">
      <w:pPr>
        <w:pStyle w:val="Textkrper"/>
        <w:spacing w:after="0" w:line="240" w:lineRule="auto"/>
        <w:jc w:val="both"/>
        <w:rPr>
          <w:rFonts w:ascii="Noto Sans" w:hAnsi="Noto Sans" w:cs="Noto Sans"/>
          <w:bCs/>
          <w:color w:val="auto"/>
          <w:sz w:val="22"/>
          <w:szCs w:val="22"/>
          <w:u w:color="1D1D1D"/>
        </w:rPr>
      </w:pPr>
      <w:proofErr w:type="spellStart"/>
      <w:r w:rsidRPr="00D92894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auffällig, laut, frech, </w:t>
      </w:r>
      <w:r w:rsidR="00643768">
        <w:rPr>
          <w:rFonts w:ascii="Noto Sans" w:hAnsi="Noto Sans" w:cs="Noto Sans"/>
          <w:color w:val="auto"/>
          <w:sz w:val="22"/>
          <w:szCs w:val="22"/>
          <w:u w:color="1D1D1D"/>
        </w:rPr>
        <w:t>selbstbewusst</w:t>
      </w:r>
      <w:r w:rsidR="00C30B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empowert. Attribute, die </w:t>
      </w:r>
      <w:r w:rsidR="009B137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5D1F65">
        <w:rPr>
          <w:rFonts w:ascii="Noto Sans" w:hAnsi="Noto Sans" w:cs="Noto Sans"/>
          <w:color w:val="auto"/>
          <w:sz w:val="22"/>
          <w:szCs w:val="22"/>
          <w:u w:color="1D1D1D"/>
        </w:rPr>
        <w:t>m Gros 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Gesellschaft oft als „zu viel“ aufstoßen, </w:t>
      </w:r>
      <w:r w:rsidR="008177E7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</w:t>
      </w:r>
      <w:r w:rsidR="008177E7">
        <w:rPr>
          <w:rFonts w:ascii="Noto Sans" w:hAnsi="Noto Sans" w:cs="Noto Sans"/>
          <w:color w:val="auto"/>
          <w:sz w:val="22"/>
          <w:szCs w:val="22"/>
          <w:u w:color="1D1D1D"/>
        </w:rPr>
        <w:t>Welt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</w:t>
      </w:r>
      <w:proofErr w:type="spellStart"/>
      <w:r w:rsidRPr="004769FD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489A"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804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R</w:t>
      </w:r>
      <w:r w:rsidR="00D0489A">
        <w:rPr>
          <w:rFonts w:ascii="Noto Sans" w:hAnsi="Noto Sans" w:cs="Noto Sans"/>
          <w:color w:val="auto"/>
          <w:sz w:val="22"/>
          <w:szCs w:val="22"/>
          <w:u w:color="1D1D1D"/>
        </w:rPr>
        <w:t xml:space="preserve">echt </w:t>
      </w:r>
      <w:r w:rsidR="008177E7">
        <w:rPr>
          <w:rFonts w:ascii="Noto Sans" w:hAnsi="Noto Sans" w:cs="Noto Sans"/>
          <w:color w:val="auto"/>
          <w:sz w:val="22"/>
          <w:szCs w:val="22"/>
          <w:u w:color="1D1D1D"/>
        </w:rPr>
        <w:t>„genau richtig“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E1973">
        <w:rPr>
          <w:rFonts w:ascii="Noto Sans" w:hAnsi="Noto Sans" w:cs="Noto Sans"/>
          <w:color w:val="auto"/>
          <w:sz w:val="22"/>
          <w:szCs w:val="22"/>
          <w:u w:color="1D1D1D"/>
        </w:rPr>
        <w:t>Die 2</w:t>
      </w:r>
      <w:r w:rsidR="00071674">
        <w:rPr>
          <w:rFonts w:ascii="Noto Sans" w:hAnsi="Noto Sans" w:cs="Noto Sans"/>
          <w:color w:val="auto"/>
          <w:sz w:val="22"/>
          <w:szCs w:val="22"/>
          <w:u w:color="1D1D1D"/>
        </w:rPr>
        <w:t>9</w:t>
      </w:r>
      <w:r w:rsidR="00DE1973">
        <w:rPr>
          <w:rFonts w:ascii="Noto Sans" w:hAnsi="Noto Sans" w:cs="Noto Sans"/>
          <w:color w:val="auto"/>
          <w:sz w:val="22"/>
          <w:szCs w:val="22"/>
          <w:u w:color="1D1D1D"/>
        </w:rPr>
        <w:t>-jährige genderfluide Sängerin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bricht alle Konventionen</w:t>
      </w:r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baut auf auffällige </w:t>
      </w:r>
      <w:r w:rsidR="00D875A2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detailverliebte Outfits,</w:t>
      </w:r>
      <w:r w:rsidR="00FD6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mit strahlend blauen Haaren</w:t>
      </w:r>
      <w:r w:rsidR="006437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137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437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japanischer Streetwear</w:t>
      </w:r>
      <w:r w:rsidR="00FD64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einzigartige Ästhetik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D6496">
        <w:rPr>
          <w:rFonts w:ascii="Noto Sans" w:hAnsi="Noto Sans" w:cs="Noto Sans"/>
          <w:color w:val="auto"/>
          <w:sz w:val="22"/>
          <w:szCs w:val="22"/>
          <w:u w:color="1D1D1D"/>
        </w:rPr>
        <w:t>ergeben</w:t>
      </w:r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>. Mit bissigen</w:t>
      </w:r>
      <w:r w:rsidR="00101A3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messerscharfen Lyrics über Sexualität, </w:t>
      </w:r>
      <w:proofErr w:type="spellStart"/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>Queerness</w:t>
      </w:r>
      <w:proofErr w:type="spellEnd"/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Feminismus </w:t>
      </w:r>
      <w:r w:rsidR="009B137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137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Selbstbestimmung, einem </w:t>
      </w:r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>fluiden Wechsel zwischen Rap und Gesang sowie ihrem frechen, fast schon bösartigen Lachen begeistert sie ihre Fans</w:t>
      </w:r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provoziert</w:t>
      </w:r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zugleich andere</w:t>
      </w:r>
      <w:r w:rsidR="0051077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All das vereint </w:t>
      </w:r>
      <w:proofErr w:type="spellStart"/>
      <w:r w:rsidR="00844F8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Ashnikko</w:t>
      </w:r>
      <w:proofErr w:type="spellEnd"/>
      <w:r w:rsidR="00844F86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Songs wie </w:t>
      </w:r>
      <w:r w:rsidR="00844F86" w:rsidRPr="00D92894">
        <w:rPr>
          <w:rFonts w:ascii="Noto Sans" w:hAnsi="Noto Sans" w:cs="Noto Sans"/>
          <w:b/>
          <w:color w:val="auto"/>
          <w:sz w:val="22"/>
          <w:szCs w:val="22"/>
          <w:u w:color="1D1D1D"/>
        </w:rPr>
        <w:t>„STUPID“</w:t>
      </w:r>
      <w:r w:rsidR="00844F86" w:rsidRPr="00D9289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44F86" w:rsidRPr="00D928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„Daisy“</w:t>
      </w:r>
      <w:r w:rsidR="00844F86" w:rsidRPr="00D9289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44F86" w:rsidRPr="00D928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844F86" w:rsidRPr="00D92894">
        <w:rPr>
          <w:rFonts w:ascii="Noto Sans" w:hAnsi="Noto Sans" w:cs="Noto Sans"/>
          <w:b/>
          <w:color w:val="auto"/>
          <w:sz w:val="22"/>
          <w:szCs w:val="22"/>
          <w:u w:color="1D1D1D"/>
        </w:rPr>
        <w:t>Slumber</w:t>
      </w:r>
      <w:proofErr w:type="spellEnd"/>
      <w:r w:rsidR="00844F86" w:rsidRPr="00D928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Party“ </w:t>
      </w:r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44F86" w:rsidRPr="00D928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„Deal With </w:t>
      </w:r>
      <w:proofErr w:type="spellStart"/>
      <w:r w:rsidR="00844F86" w:rsidRPr="00D92894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844F86" w:rsidRPr="00D9289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44F8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44F86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in einem Sound zwischen </w:t>
      </w:r>
      <w:proofErr w:type="spellStart"/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>Bedroom</w:t>
      </w:r>
      <w:proofErr w:type="spellEnd"/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Pop, Hip-Hop, Indie sowie </w:t>
      </w:r>
      <w:proofErr w:type="spellStart"/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>Hyperpop</w:t>
      </w:r>
      <w:proofErr w:type="spellEnd"/>
      <w:r w:rsidR="00844F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macht damit unmissverständlich klar, dass man ihre Kunst nicht übersehen kann.</w:t>
      </w:r>
      <w:r w:rsidR="00EA0D97">
        <w:rPr>
          <w:rFonts w:ascii="Noto Sans" w:hAnsi="Noto Sans" w:cs="Noto Sans"/>
          <w:bCs/>
          <w:color w:val="auto"/>
          <w:sz w:val="22"/>
          <w:szCs w:val="22"/>
          <w:u w:color="1D1D1D"/>
        </w:rPr>
        <w:t xml:space="preserve"> </w:t>
      </w:r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4E17D9">
        <w:rPr>
          <w:rFonts w:ascii="Noto Sans" w:hAnsi="Noto Sans" w:cs="Noto Sans"/>
          <w:color w:val="auto"/>
          <w:sz w:val="22"/>
          <w:szCs w:val="22"/>
          <w:u w:color="1D1D1D"/>
        </w:rPr>
        <w:t>live</w:t>
      </w:r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</w:t>
      </w:r>
      <w:proofErr w:type="spellStart"/>
      <w:r w:rsidR="007833AE" w:rsidRPr="00FC45C3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Publikum längst in den Bann ziehen können – sowohl auf eigener Welttournee nach dem Release </w:t>
      </w:r>
      <w:r w:rsidR="00A2780F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</w:t>
      </w:r>
      <w:r w:rsidR="004E17D9">
        <w:rPr>
          <w:rFonts w:ascii="Noto Sans" w:hAnsi="Noto Sans" w:cs="Noto Sans"/>
          <w:color w:val="auto"/>
          <w:sz w:val="22"/>
          <w:szCs w:val="22"/>
          <w:u w:color="1D1D1D"/>
        </w:rPr>
        <w:t xml:space="preserve">letzten </w:t>
      </w:r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>Albums</w:t>
      </w:r>
      <w:r w:rsidR="007833AE" w:rsidRPr="00A023A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r w:rsidR="00DE7B90" w:rsidRPr="00A023A5">
        <w:rPr>
          <w:rFonts w:ascii="Noto Sans" w:hAnsi="Noto Sans" w:cs="Noto Sans"/>
          <w:b/>
          <w:color w:val="auto"/>
          <w:sz w:val="22"/>
          <w:szCs w:val="22"/>
          <w:u w:color="1D1D1D"/>
        </w:rPr>
        <w:t>WEEDKILLER</w:t>
      </w:r>
      <w:r w:rsidR="007833AE" w:rsidRPr="00A023A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auch als Support für Billie Eilish. Die </w:t>
      </w:r>
      <w:r w:rsidR="00EA0D97">
        <w:rPr>
          <w:rFonts w:ascii="Noto Sans" w:hAnsi="Noto Sans" w:cs="Noto Sans"/>
          <w:b/>
          <w:color w:val="auto"/>
          <w:sz w:val="22"/>
          <w:szCs w:val="22"/>
          <w:u w:color="1D1D1D"/>
        </w:rPr>
        <w:t>SMOOCHIES TOUR</w:t>
      </w:r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</w:t>
      </w:r>
      <w:proofErr w:type="spellStart"/>
      <w:r w:rsidR="007833AE" w:rsidRPr="00676738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0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und Februar </w:t>
      </w:r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</w:t>
      </w:r>
      <w:r w:rsidR="00EA0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ihre bislang größten Headline-Shows </w:t>
      </w:r>
      <w:r w:rsidR="00B04F46">
        <w:rPr>
          <w:rFonts w:ascii="Noto Sans" w:hAnsi="Noto Sans" w:cs="Noto Sans"/>
          <w:color w:val="auto"/>
          <w:sz w:val="22"/>
          <w:szCs w:val="22"/>
          <w:u w:color="1D1D1D"/>
        </w:rPr>
        <w:t>zurück nach Deutschland</w:t>
      </w:r>
      <w:r w:rsidR="00EA0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verspricht die </w:t>
      </w:r>
      <w:r w:rsidR="00526431">
        <w:rPr>
          <w:rFonts w:ascii="Noto Sans" w:hAnsi="Noto Sans" w:cs="Noto Sans"/>
          <w:color w:val="auto"/>
          <w:sz w:val="22"/>
          <w:szCs w:val="22"/>
          <w:u w:color="1D1D1D"/>
        </w:rPr>
        <w:t>seither</w:t>
      </w:r>
      <w:r w:rsidR="00EA0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eindrucksvollste </w:t>
      </w:r>
      <w:r w:rsidR="001A26F1">
        <w:rPr>
          <w:rFonts w:ascii="Noto Sans" w:hAnsi="Noto Sans" w:cs="Noto Sans"/>
          <w:color w:val="auto"/>
          <w:sz w:val="22"/>
          <w:szCs w:val="22"/>
          <w:u w:color="1D1D1D"/>
        </w:rPr>
        <w:t>Zelebrierung</w:t>
      </w:r>
      <w:r w:rsidR="004864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26F1"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4864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positiv abgedrehten Welt</w:t>
      </w:r>
      <w:r w:rsidR="007833A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7F471DEB" w14:textId="77777777" w:rsidR="00FD6496" w:rsidRDefault="00FD6496" w:rsidP="008B5BC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A181E6" w14:textId="04080DD8" w:rsidR="00E1776C" w:rsidRPr="00526431" w:rsidRDefault="00FD6496" w:rsidP="00B04F4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 w:rsidRPr="005F2173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EA0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bürgerlich </w:t>
      </w:r>
      <w:r w:rsidR="00EA0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bekannt als </w:t>
      </w:r>
      <w:r w:rsidRPr="00EA0D9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Ashton Nicole Casey</w:t>
      </w:r>
      <w:r w:rsidR="00EA0D9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den USA, Estland und Lettland auf</w:t>
      </w:r>
      <w:r w:rsidR="00EA0D97">
        <w:rPr>
          <w:rFonts w:ascii="Noto Sans" w:hAnsi="Noto Sans" w:cs="Noto Sans"/>
          <w:color w:val="auto"/>
          <w:sz w:val="22"/>
          <w:szCs w:val="22"/>
          <w:u w:color="1D1D1D"/>
        </w:rPr>
        <w:t>. 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eit </w:t>
      </w:r>
      <w:r w:rsidR="00526431">
        <w:rPr>
          <w:rFonts w:ascii="Noto Sans" w:hAnsi="Noto Sans" w:cs="Noto Sans"/>
          <w:color w:val="auto"/>
          <w:sz w:val="22"/>
          <w:szCs w:val="22"/>
          <w:u w:color="1D1D1D"/>
        </w:rPr>
        <w:t>ihrem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18. Geburtstag </w:t>
      </w:r>
      <w:r w:rsidR="00EA0D97">
        <w:rPr>
          <w:rFonts w:ascii="Noto Sans" w:hAnsi="Noto Sans" w:cs="Noto Sans"/>
          <w:color w:val="auto"/>
          <w:sz w:val="22"/>
          <w:szCs w:val="22"/>
          <w:u w:color="1D1D1D"/>
        </w:rPr>
        <w:t xml:space="preserve">ist sie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London ansässig. Beeinflusst durch Genres wie Country,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Rap</w:t>
      </w:r>
      <w:r w:rsidR="004E17D9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usik entstanden ab 2016 erste Songs, die </w:t>
      </w:r>
      <w:r w:rsidR="004E17D9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auf SoundCloud veröffentlicht</w:t>
      </w:r>
      <w:r w:rsidR="004E17D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</w:t>
      </w:r>
      <w:r w:rsidR="004E17D9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Debüt-EP </w:t>
      </w:r>
      <w:r w:rsidR="00E90C2D" w:rsidRPr="0046700E">
        <w:rPr>
          <w:rFonts w:ascii="Noto Sans" w:hAnsi="Noto Sans" w:cs="Noto Sans"/>
          <w:b/>
          <w:color w:val="auto"/>
          <w:sz w:val="22"/>
          <w:szCs w:val="22"/>
          <w:u w:color="1D1D1D"/>
        </w:rPr>
        <w:t>„Sass Pancakes“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 </w:t>
      </w:r>
      <w:r w:rsidR="00FD1486">
        <w:rPr>
          <w:rFonts w:ascii="Noto Sans" w:hAnsi="Noto Sans" w:cs="Noto Sans"/>
          <w:color w:val="auto"/>
          <w:sz w:val="22"/>
          <w:szCs w:val="22"/>
          <w:u w:color="1D1D1D"/>
        </w:rPr>
        <w:t>kreiert</w:t>
      </w:r>
      <w:r w:rsidR="00A078CB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Sängerin und Rapperin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A078CB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Sound, der </w:t>
      </w:r>
      <w:r w:rsidR="00EC7988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E90C2D" w:rsidRPr="004670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6700E" w:rsidRPr="00467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46700E">
        <w:rPr>
          <w:rFonts w:ascii="Noto Sans" w:hAnsi="Noto Sans" w:cs="Noto Sans"/>
          <w:color w:val="auto"/>
          <w:sz w:val="22"/>
          <w:szCs w:val="22"/>
          <w:u w:color="1D1D1D"/>
        </w:rPr>
        <w:t>EPs</w:t>
      </w:r>
      <w:r w:rsidR="004670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90C2D" w:rsidRPr="0046700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90C2D" w:rsidRPr="0046700E">
        <w:rPr>
          <w:rFonts w:ascii="Noto Sans" w:hAnsi="Noto Sans" w:cs="Noto Sans"/>
          <w:b/>
          <w:color w:val="auto"/>
          <w:sz w:val="22"/>
          <w:szCs w:val="22"/>
          <w:u w:color="1D1D1D"/>
        </w:rPr>
        <w:t>Unlikeable</w:t>
      </w:r>
      <w:proofErr w:type="spellEnd"/>
      <w:r w:rsidR="00E90C2D" w:rsidRPr="0046700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</w:t>
      </w:r>
      <w:r w:rsidR="00467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46700E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„Hi, </w:t>
      </w:r>
      <w:proofErr w:type="spellStart"/>
      <w:r w:rsidR="0046700E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46700E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Me“</w:t>
      </w:r>
      <w:r w:rsidR="00467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 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nicht nur </w:t>
      </w:r>
      <w:r w:rsidR="00EC7988">
        <w:rPr>
          <w:rFonts w:ascii="Noto Sans" w:hAnsi="Noto Sans" w:cs="Noto Sans"/>
          <w:color w:val="auto"/>
          <w:sz w:val="22"/>
          <w:szCs w:val="22"/>
          <w:u w:color="1D1D1D"/>
        </w:rPr>
        <w:t>stetig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entwickelt</w:t>
      </w:r>
      <w:r w:rsidR="002E36EB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sondern auch </w:t>
      </w:r>
      <w:r w:rsidR="00EC7988">
        <w:rPr>
          <w:rFonts w:ascii="Noto Sans" w:hAnsi="Noto Sans" w:cs="Noto Sans"/>
          <w:color w:val="auto"/>
          <w:sz w:val="22"/>
          <w:szCs w:val="22"/>
          <w:u w:color="1D1D1D"/>
        </w:rPr>
        <w:t>zunehmend E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rfolg </w:t>
      </w:r>
      <w:r w:rsidR="00EC7988">
        <w:rPr>
          <w:rFonts w:ascii="Noto Sans" w:hAnsi="Noto Sans" w:cs="Noto Sans"/>
          <w:color w:val="auto"/>
          <w:sz w:val="22"/>
          <w:szCs w:val="22"/>
          <w:u w:color="1D1D1D"/>
        </w:rPr>
        <w:t>verzeichnet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2019 war es </w:t>
      </w:r>
      <w:r w:rsidR="0046700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 </w:t>
      </w:r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„STUPID“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>. Yung Baby Tate</w:t>
      </w:r>
      <w:r w:rsidR="00DA3962">
        <w:rPr>
          <w:rFonts w:ascii="Noto Sans" w:hAnsi="Noto Sans" w:cs="Noto Sans"/>
          <w:color w:val="auto"/>
          <w:sz w:val="22"/>
          <w:szCs w:val="22"/>
          <w:u w:color="1D1D1D"/>
        </w:rPr>
        <w:t>, der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ersten viralen Erfolg markierte, von dem auch</w:t>
      </w:r>
      <w:r w:rsidR="006437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Singles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Tantrum</w:t>
      </w:r>
      <w:proofErr w:type="spellEnd"/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90C2D" w:rsidRPr="005D1F65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„Cry“ </w:t>
      </w:r>
      <w:proofErr w:type="spellStart"/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Grimes profitierten. Als </w:t>
      </w:r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„DAISY“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2020 </w:t>
      </w:r>
      <w:r w:rsidR="00AE5BFC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TikTok 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viral ging, wurde </w:t>
      </w:r>
      <w:proofErr w:type="spellStart"/>
      <w:r w:rsidR="00E90C2D" w:rsidRPr="00647782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E5BFC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Internet 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einem </w:t>
      </w:r>
      <w:r w:rsidR="00647782">
        <w:rPr>
          <w:rFonts w:ascii="Noto Sans" w:hAnsi="Noto Sans" w:cs="Noto Sans"/>
          <w:color w:val="auto"/>
          <w:sz w:val="22"/>
          <w:szCs w:val="22"/>
          <w:u w:color="1D1D1D"/>
        </w:rPr>
        <w:t>absoluten Pops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>tar.</w:t>
      </w:r>
      <w:r w:rsidR="00A656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dazugehörigen </w:t>
      </w:r>
      <w:r w:rsidR="00CC7536">
        <w:rPr>
          <w:rFonts w:ascii="Noto Sans" w:hAnsi="Noto Sans" w:cs="Noto Sans"/>
          <w:color w:val="auto"/>
          <w:sz w:val="22"/>
          <w:szCs w:val="22"/>
          <w:u w:color="1D1D1D"/>
        </w:rPr>
        <w:t>Erfolgs-</w:t>
      </w:r>
      <w:r w:rsidR="00A656E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Mixtape </w:t>
      </w:r>
      <w:r w:rsidR="00A656E7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„DEMIDEVIL“</w:t>
      </w:r>
      <w:r w:rsidR="00A656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finde</w:t>
      </w:r>
      <w:r w:rsidR="00EC7988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A656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mit </w:t>
      </w:r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„Deal With </w:t>
      </w:r>
      <w:proofErr w:type="spellStart"/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90C2D" w:rsidRPr="00A656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90C2D" w:rsidRPr="00A656E7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E90C2D" w:rsidRPr="00A656E7">
        <w:rPr>
          <w:rFonts w:ascii="Noto Sans" w:hAnsi="Noto Sans" w:cs="Noto Sans"/>
          <w:color w:val="auto"/>
          <w:sz w:val="22"/>
          <w:szCs w:val="22"/>
          <w:u w:color="1D1D1D"/>
        </w:rPr>
        <w:t>. Kelis</w:t>
      </w:r>
      <w:r w:rsidR="00A656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weiterer </w:t>
      </w:r>
      <w:r w:rsidR="002E36EB">
        <w:rPr>
          <w:rFonts w:ascii="Noto Sans" w:hAnsi="Noto Sans" w:cs="Noto Sans"/>
          <w:color w:val="auto"/>
          <w:sz w:val="22"/>
          <w:szCs w:val="22"/>
          <w:u w:color="1D1D1D"/>
        </w:rPr>
        <w:t>durch den</w:t>
      </w:r>
      <w:r w:rsidR="00A656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Hype </w:t>
      </w:r>
      <w:r w:rsidR="009513E4">
        <w:rPr>
          <w:rFonts w:ascii="Noto Sans" w:hAnsi="Noto Sans" w:cs="Noto Sans"/>
          <w:color w:val="auto"/>
          <w:sz w:val="22"/>
          <w:szCs w:val="22"/>
          <w:u w:color="1D1D1D"/>
        </w:rPr>
        <w:t>gepushter Track</w:t>
      </w:r>
      <w:r w:rsidR="00EC798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656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36EB">
        <w:rPr>
          <w:rFonts w:ascii="Noto Sans" w:hAnsi="Noto Sans" w:cs="Noto Sans"/>
          <w:color w:val="auto"/>
          <w:sz w:val="22"/>
          <w:szCs w:val="22"/>
          <w:u w:color="1D1D1D"/>
        </w:rPr>
        <w:t xml:space="preserve">ehe </w:t>
      </w:r>
      <w:r w:rsidR="005D1F65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Slumber</w:t>
      </w:r>
      <w:proofErr w:type="spellEnd"/>
      <w:r w:rsidR="00E90C2D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Party</w:t>
      </w:r>
      <w:r w:rsidR="005D1F65" w:rsidRPr="005D1F6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90C2D" w:rsidRPr="00002B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90C2D" w:rsidRPr="00002B01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E90C2D" w:rsidRPr="00002B0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90C2D" w:rsidRP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Princess Nokia </w:t>
      </w:r>
      <w:r w:rsidR="00862E15">
        <w:rPr>
          <w:rFonts w:ascii="Noto Sans" w:hAnsi="Noto Sans" w:cs="Noto Sans"/>
          <w:color w:val="auto"/>
          <w:sz w:val="22"/>
          <w:szCs w:val="22"/>
          <w:u w:color="1D1D1D"/>
        </w:rPr>
        <w:t>den endgültigen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2BEF">
        <w:rPr>
          <w:rFonts w:ascii="Noto Sans" w:hAnsi="Noto Sans" w:cs="Noto Sans"/>
          <w:color w:val="auto"/>
          <w:sz w:val="22"/>
          <w:szCs w:val="22"/>
          <w:u w:color="1D1D1D"/>
        </w:rPr>
        <w:t>Durchbruch</w:t>
      </w:r>
      <w:r w:rsidR="006437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E36EB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proofErr w:type="spellStart"/>
      <w:r w:rsidR="002E36EB" w:rsidRPr="00647782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62E15">
        <w:rPr>
          <w:rFonts w:ascii="Noto Sans" w:hAnsi="Noto Sans" w:cs="Noto Sans"/>
          <w:color w:val="auto"/>
          <w:sz w:val="22"/>
          <w:szCs w:val="22"/>
          <w:u w:color="1D1D1D"/>
        </w:rPr>
        <w:t>markierte</w:t>
      </w:r>
      <w:r w:rsidR="00E90C2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02B0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erschien das </w:t>
      </w:r>
      <w:r w:rsidR="00002B01" w:rsidRPr="00D0742F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002B01" w:rsidRPr="00D0742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„WEEDKILLER“</w:t>
      </w:r>
      <w:r w:rsidR="009513E4">
        <w:rPr>
          <w:rFonts w:ascii="Noto Sans" w:hAnsi="Noto Sans" w:cs="Noto Sans"/>
          <w:b/>
          <w:color w:val="auto"/>
          <w:sz w:val="22"/>
          <w:szCs w:val="22"/>
          <w:u w:color="1D1D1D"/>
        </w:rPr>
        <w:t>:</w:t>
      </w:r>
      <w:r w:rsidR="00002B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513E4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>it Einflüssen aus Trap, Nu</w:t>
      </w:r>
      <w:r w:rsidR="00F23D45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23D45">
        <w:rPr>
          <w:rFonts w:ascii="Noto Sans" w:hAnsi="Noto Sans" w:cs="Noto Sans"/>
          <w:color w:val="auto"/>
          <w:sz w:val="22"/>
          <w:szCs w:val="22"/>
          <w:u w:color="1D1D1D"/>
        </w:rPr>
        <w:t xml:space="preserve">Rock, </w:t>
      </w:r>
      <w:proofErr w:type="spellStart"/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>Hyper</w:t>
      </w:r>
      <w:r w:rsidR="00310DAB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>op</w:t>
      </w:r>
      <w:proofErr w:type="spellEnd"/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776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 </w:t>
      </w:r>
      <w:r w:rsidR="009513E4">
        <w:rPr>
          <w:rFonts w:ascii="Noto Sans" w:hAnsi="Noto Sans" w:cs="Noto Sans"/>
          <w:color w:val="auto"/>
          <w:sz w:val="22"/>
          <w:szCs w:val="22"/>
          <w:u w:color="1D1D1D"/>
        </w:rPr>
        <w:t xml:space="preserve">erreichte </w:t>
      </w:r>
      <w:r w:rsidR="00C0462E" w:rsidRPr="00C0462E">
        <w:rPr>
          <w:rFonts w:ascii="Noto Sans" w:hAnsi="Noto Sans" w:cs="Noto Sans"/>
          <w:color w:val="000000" w:themeColor="text1"/>
          <w:sz w:val="22"/>
          <w:szCs w:val="22"/>
        </w:rPr>
        <w:t>es Platz</w:t>
      </w:r>
      <w:r w:rsidR="002063C7" w:rsidRPr="00C0462E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</w:t>
      </w:r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>7 der Album</w:t>
      </w:r>
      <w:ins w:id="1" w:author="Katja Albrecht" w:date="2025-09-10T13:09:00Z" w16du:dateUtc="2025-09-10T11:09:00Z">
        <w:r w:rsidR="000444CD">
          <w:rPr>
            <w:rFonts w:ascii="Noto Sans" w:hAnsi="Noto Sans" w:cs="Noto Sans"/>
            <w:color w:val="auto"/>
            <w:sz w:val="22"/>
            <w:szCs w:val="22"/>
            <w:u w:color="1D1D1D"/>
          </w:rPr>
          <w:t>-</w:t>
        </w:r>
      </w:ins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>Charts</w:t>
      </w:r>
      <w:r w:rsidR="000444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UK</w:t>
      </w:r>
      <w:r w:rsidR="00E1776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Platz 2 der Billboard </w:t>
      </w:r>
      <w:proofErr w:type="spellStart"/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>Heatseekers</w:t>
      </w:r>
      <w:proofErr w:type="spellEnd"/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Albums </w:t>
      </w:r>
      <w:r w:rsidR="00491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 w:rsidR="002063C7">
        <w:rPr>
          <w:rFonts w:ascii="Noto Sans" w:hAnsi="Noto Sans" w:cs="Noto Sans"/>
          <w:color w:val="auto"/>
          <w:sz w:val="22"/>
          <w:szCs w:val="22"/>
          <w:u w:color="1D1D1D"/>
        </w:rPr>
        <w:t>Platz 35 der deutschen Albumcharts.</w:t>
      </w:r>
      <w:r w:rsid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776C">
        <w:rPr>
          <w:rFonts w:ascii="Noto Sans" w:hAnsi="Noto Sans" w:cs="Noto Sans"/>
          <w:color w:val="auto"/>
          <w:sz w:val="22"/>
          <w:szCs w:val="22"/>
          <w:u w:color="1D1D1D"/>
        </w:rPr>
        <w:t>Im folgenden Jahr</w:t>
      </w:r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776C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Song </w:t>
      </w:r>
      <w:r w:rsidR="003329E1" w:rsidRPr="00F23D45">
        <w:rPr>
          <w:rFonts w:ascii="Noto Sans" w:hAnsi="Noto Sans" w:cs="Noto Sans"/>
          <w:b/>
          <w:color w:val="auto"/>
          <w:sz w:val="22"/>
          <w:szCs w:val="22"/>
          <w:u w:color="1D1D1D"/>
        </w:rPr>
        <w:t>„Paint The Town Blue“</w:t>
      </w:r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Teil des Soundtra</w:t>
      </w:r>
      <w:r w:rsidR="00F734E5">
        <w:rPr>
          <w:rFonts w:ascii="Noto Sans" w:hAnsi="Noto Sans" w:cs="Noto Sans"/>
          <w:color w:val="auto"/>
          <w:sz w:val="22"/>
          <w:szCs w:val="22"/>
          <w:u w:color="1D1D1D"/>
        </w:rPr>
        <w:t>c</w:t>
      </w:r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ks zur </w:t>
      </w:r>
      <w:r w:rsidR="004918DE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League </w:t>
      </w:r>
      <w:proofErr w:type="spellStart"/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Legends</w:t>
      </w:r>
      <w:r w:rsidR="004918DE">
        <w:rPr>
          <w:rFonts w:ascii="Noto Sans" w:hAnsi="Noto Sans" w:cs="Noto Sans"/>
          <w:color w:val="auto"/>
          <w:sz w:val="22"/>
          <w:szCs w:val="22"/>
          <w:u w:color="1D1D1D"/>
        </w:rPr>
        <w:t>“-</w:t>
      </w:r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Serie </w:t>
      </w:r>
      <w:r w:rsidR="004C2D0C" w:rsidRPr="004C2D0C">
        <w:rPr>
          <w:rFonts w:ascii="Noto Sans" w:hAnsi="Noto Sans" w:cs="Noto Sans"/>
          <w:color w:val="auto"/>
          <w:sz w:val="22"/>
          <w:szCs w:val="22"/>
          <w:u w:color="1D1D1D"/>
        </w:rPr>
        <w:t>„</w:t>
      </w:r>
      <w:proofErr w:type="spellStart"/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>Arcane</w:t>
      </w:r>
      <w:proofErr w:type="spellEnd"/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>”</w:t>
      </w:r>
      <w:r w:rsidR="00E1776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</w:t>
      </w:r>
      <w:r w:rsidR="003329E1" w:rsidRP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329E1" w:rsidRPr="00E60AB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den Singles </w:t>
      </w:r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>Itty</w:t>
      </w:r>
      <w:proofErr w:type="spellEnd"/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>Bitty</w:t>
      </w:r>
      <w:proofErr w:type="spellEnd"/>
      <w:r w:rsidR="003329E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329E1" w:rsidRPr="003A45A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>Trinkets</w:t>
      </w:r>
      <w:proofErr w:type="spellEnd"/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3329E1" w:rsidRPr="003A45A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>Sticky</w:t>
      </w:r>
      <w:proofErr w:type="spellEnd"/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Fingers</w:t>
      </w:r>
      <w:r w:rsidR="003329E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329E1" w:rsidRPr="00E60AB3">
        <w:rPr>
          <w:rFonts w:ascii="Noto Sans" w:hAnsi="Noto Sans" w:cs="Noto Sans"/>
          <w:color w:val="auto"/>
          <w:sz w:val="22"/>
          <w:szCs w:val="22"/>
          <w:u w:color="1D1D1D"/>
        </w:rPr>
        <w:t>deutete</w:t>
      </w:r>
      <w:r w:rsid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3329E1" w:rsidRPr="005F2173">
        <w:rPr>
          <w:rFonts w:ascii="Noto Sans" w:hAnsi="Noto Sans" w:cs="Noto Sans"/>
          <w:b/>
          <w:color w:val="auto"/>
          <w:sz w:val="22"/>
          <w:szCs w:val="22"/>
          <w:u w:color="1D1D1D"/>
        </w:rPr>
        <w:t>Ashnikko</w:t>
      </w:r>
      <w:proofErr w:type="spellEnd"/>
      <w:r w:rsid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auf den nächsten Schritt ihrer </w:t>
      </w:r>
      <w:r w:rsidR="00643768">
        <w:rPr>
          <w:rFonts w:ascii="Noto Sans" w:hAnsi="Noto Sans" w:cs="Noto Sans"/>
          <w:color w:val="auto"/>
          <w:sz w:val="22"/>
          <w:szCs w:val="22"/>
          <w:u w:color="1D1D1D"/>
        </w:rPr>
        <w:t>künstlerischen Entwicklung</w:t>
      </w:r>
      <w:r w:rsid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Alle drei Singles sind Teil ihres zweiten Studioalbums </w:t>
      </w:r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>Smoochies</w:t>
      </w:r>
      <w:proofErr w:type="spellEnd"/>
      <w:r w:rsidR="003329E1" w:rsidRPr="003A45A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26431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954E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17. Oktober 2025 erscheint</w:t>
      </w:r>
      <w:r w:rsidR="003329E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1776C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ihre Fans steht schon lange fest: </w:t>
      </w:r>
      <w:r w:rsidR="004918DE">
        <w:rPr>
          <w:rFonts w:ascii="Noto Sans" w:hAnsi="Noto Sans" w:cs="Noto Sans"/>
          <w:color w:val="auto"/>
          <w:sz w:val="22"/>
          <w:szCs w:val="22"/>
          <w:u w:color="1D1D1D"/>
        </w:rPr>
        <w:t>damit</w:t>
      </w:r>
      <w:r w:rsidR="005264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</w:t>
      </w:r>
      <w:proofErr w:type="spellStart"/>
      <w:r w:rsidR="0052643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Ashnikko</w:t>
      </w:r>
      <w:proofErr w:type="spellEnd"/>
      <w:r w:rsidR="00526431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="00526431">
        <w:rPr>
          <w:rFonts w:ascii="Noto Sans" w:hAnsi="Noto Sans" w:cs="Noto Sans"/>
          <w:color w:val="auto"/>
          <w:sz w:val="22"/>
          <w:szCs w:val="22"/>
          <w:u w:color="1D1D1D"/>
        </w:rPr>
        <w:t>auf dem besten Weg</w:t>
      </w:r>
      <w:r w:rsidR="004918D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5264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Superstar zu werden, der die Popwelt der Zukunft mitprägt.</w:t>
      </w:r>
    </w:p>
    <w:p w14:paraId="2042A599" w14:textId="77777777" w:rsidR="00E9390B" w:rsidRPr="00E60AB3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E60AB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E60AB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77EC7105" w:rsidR="0065122F" w:rsidRPr="006A4202" w:rsidRDefault="001C5CE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A4202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ASHNIKKO</w:t>
      </w:r>
    </w:p>
    <w:p w14:paraId="6AB0C8EF" w14:textId="77777777" w:rsidR="00804B0E" w:rsidRPr="00804B0E" w:rsidRDefault="00804B0E" w:rsidP="00804B0E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804B0E">
        <w:rPr>
          <w:rFonts w:ascii="Noto Sans" w:hAnsi="Noto Sans" w:cs="Noto Sans"/>
          <w:b/>
          <w:bCs/>
          <w:sz w:val="22"/>
          <w:szCs w:val="22"/>
          <w:lang w:val="en-GB"/>
        </w:rPr>
        <w:t>SMOOCHIES TOUR</w:t>
      </w:r>
    </w:p>
    <w:p w14:paraId="2B359260" w14:textId="77777777" w:rsidR="00966871" w:rsidRPr="006A4202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31752F9" w:rsidR="00194CEA" w:rsidRPr="001652F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2" w:name="_Hlk137808582"/>
      <w:r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1C5CEB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1C5CEB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27</w:t>
      </w:r>
      <w:r w:rsidR="00DC164A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C5CEB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01</w:t>
      </w:r>
      <w:r w:rsidR="0001293C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2"/>
      <w:r w:rsidR="001C5CEB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1652F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1C5CEB" w:rsidRPr="001652F6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1652F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1652F6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1C5CEB" w:rsidRPr="001652F6">
        <w:rPr>
          <w:rFonts w:ascii="Noto Sans" w:hAnsi="Noto Sans" w:cs="Noto Sans"/>
          <w:kern w:val="0"/>
          <w:sz w:val="22"/>
          <w:szCs w:val="22"/>
          <w:lang w:val="en-US"/>
        </w:rPr>
        <w:t>Columbiahalle</w:t>
      </w:r>
      <w:proofErr w:type="spellEnd"/>
    </w:p>
    <w:p w14:paraId="59F04D7E" w14:textId="1EBE1C2C" w:rsidR="00A7328C" w:rsidRPr="001652F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1C5CEB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1C5CEB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29</w:t>
      </w:r>
      <w:r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C5CEB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01</w:t>
      </w:r>
      <w:r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C5CEB" w:rsidRPr="001652F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1652F6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1C5CEB" w:rsidRPr="001652F6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C164A" w:rsidRPr="001652F6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1C5CEB" w:rsidRPr="001652F6">
        <w:rPr>
          <w:rFonts w:ascii="Noto Sans" w:hAnsi="Noto Sans" w:cs="Noto Sans"/>
          <w:kern w:val="0"/>
          <w:sz w:val="22"/>
          <w:szCs w:val="22"/>
          <w:lang w:val="en-US"/>
        </w:rPr>
        <w:t>Inselpark</w:t>
      </w:r>
      <w:proofErr w:type="spellEnd"/>
      <w:r w:rsidR="001C5CEB" w:rsidRPr="001652F6">
        <w:rPr>
          <w:rFonts w:ascii="Noto Sans" w:hAnsi="Noto Sans" w:cs="Noto Sans"/>
          <w:kern w:val="0"/>
          <w:sz w:val="22"/>
          <w:szCs w:val="22"/>
          <w:lang w:val="en-US"/>
        </w:rPr>
        <w:t xml:space="preserve"> Arena</w:t>
      </w:r>
    </w:p>
    <w:p w14:paraId="1AE273DD" w14:textId="051A1142" w:rsidR="00580925" w:rsidRPr="006A4202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A4202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1C5CEB" w:rsidRPr="006A4202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6A420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A420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1C5CEB" w:rsidRPr="006A4202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Pr="006A420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C5CEB" w:rsidRPr="006A4202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Pr="006A420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C5CEB" w:rsidRPr="006A4202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6A4202">
        <w:rPr>
          <w:rFonts w:ascii="Noto Sans" w:hAnsi="Noto Sans" w:cs="Noto Sans"/>
          <w:kern w:val="0"/>
          <w:sz w:val="22"/>
          <w:szCs w:val="22"/>
        </w:rPr>
        <w:tab/>
      </w:r>
      <w:r w:rsidR="001C5CEB" w:rsidRPr="006A4202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6A4202">
        <w:rPr>
          <w:rFonts w:ascii="Noto Sans" w:hAnsi="Noto Sans" w:cs="Noto Sans"/>
          <w:kern w:val="0"/>
          <w:sz w:val="22"/>
          <w:szCs w:val="22"/>
        </w:rPr>
        <w:tab/>
      </w:r>
      <w:r w:rsidR="000C7AF8" w:rsidRPr="006A4202">
        <w:rPr>
          <w:rFonts w:ascii="Noto Sans" w:hAnsi="Noto Sans" w:cs="Noto Sans"/>
          <w:kern w:val="0"/>
          <w:sz w:val="22"/>
          <w:szCs w:val="22"/>
        </w:rPr>
        <w:tab/>
      </w:r>
      <w:r w:rsidR="001C5CEB" w:rsidRPr="006A4202">
        <w:rPr>
          <w:rFonts w:ascii="Noto Sans" w:hAnsi="Noto Sans" w:cs="Noto Sans"/>
          <w:kern w:val="0"/>
          <w:sz w:val="22"/>
          <w:szCs w:val="22"/>
        </w:rPr>
        <w:t>Palladium</w:t>
      </w:r>
    </w:p>
    <w:p w14:paraId="3BCA076D" w14:textId="343B0DA3" w:rsidR="001C5CEB" w:rsidRPr="006A4202" w:rsidRDefault="003A45A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A4202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C5CEB" w:rsidRPr="006A420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C5CEB" w:rsidRPr="006A4202">
        <w:rPr>
          <w:rFonts w:ascii="Noto Sans" w:hAnsi="Noto Sans" w:cs="Noto Sans"/>
          <w:color w:val="auto"/>
          <w:kern w:val="0"/>
          <w:sz w:val="22"/>
          <w:szCs w:val="22"/>
        </w:rPr>
        <w:tab/>
        <w:t>06.02.2026</w:t>
      </w:r>
      <w:r w:rsidR="001C5CEB" w:rsidRPr="006A4202">
        <w:rPr>
          <w:rFonts w:ascii="Noto Sans" w:hAnsi="Noto Sans" w:cs="Noto Sans"/>
          <w:color w:val="auto"/>
          <w:kern w:val="0"/>
          <w:sz w:val="22"/>
          <w:szCs w:val="22"/>
        </w:rPr>
        <w:tab/>
        <w:t>Wiesbaden</w:t>
      </w:r>
      <w:r w:rsidR="001C5CEB" w:rsidRPr="006A4202">
        <w:rPr>
          <w:rFonts w:ascii="Noto Sans" w:hAnsi="Noto Sans" w:cs="Noto Sans"/>
          <w:color w:val="auto"/>
          <w:kern w:val="0"/>
          <w:sz w:val="22"/>
          <w:szCs w:val="22"/>
        </w:rPr>
        <w:tab/>
        <w:t>Schlachthof</w:t>
      </w:r>
    </w:p>
    <w:p w14:paraId="63A45A37" w14:textId="285BFF78" w:rsidR="00290F7F" w:rsidRPr="006A4202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6A4202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1652F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652F6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1652F6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1652F6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09B2630" w:rsidR="00373132" w:rsidRPr="001652F6" w:rsidRDefault="0054674D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652F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652F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652F6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="00373132" w:rsidRPr="001652F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652F6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1652F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652F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652F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652F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652F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652F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652F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652F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652F6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652F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652F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652F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652F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6A420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5112D20" w:rsidR="00290F7F" w:rsidRPr="006A4202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54674D"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4674D"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4674D"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4674D"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4674D"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6A420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6A420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54674D" w:rsidRPr="006A420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6A420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6A420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6A4202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652F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652F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652F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652F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652F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652F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007D850" w:rsidR="00290F7F" w:rsidRPr="001652F6" w:rsidRDefault="0054674D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1E66A3"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1E66A3"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652F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E7EB397" w:rsidR="00DC164A" w:rsidRPr="000475C4" w:rsidRDefault="001652F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8418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www.livenation.de/ashnikko-tickets-adp1252945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4117E388" w14:textId="77777777" w:rsidR="001652F6" w:rsidRPr="000475C4" w:rsidRDefault="001652F6" w:rsidP="001652F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www.ashnikko.com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C80ACB3" w14:textId="77777777" w:rsidR="001652F6" w:rsidRPr="00F83E73" w:rsidRDefault="001652F6" w:rsidP="001652F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F83E7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www.facebook.com/ashnikkomusic</w:t>
        </w:r>
      </w:hyperlink>
      <w:r w:rsidRPr="00F83E7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F6E3620" w14:textId="77777777" w:rsidR="001652F6" w:rsidRPr="000B2550" w:rsidRDefault="001652F6" w:rsidP="001652F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B255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www.instagram.com/ashnikko</w:t>
        </w:r>
      </w:hyperlink>
      <w:r w:rsidRPr="000B255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21F676E" w14:textId="77777777" w:rsidR="001652F6" w:rsidRPr="000475C4" w:rsidRDefault="001652F6" w:rsidP="001652F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www.x.com/ashnikko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9CFBFE7" w14:textId="77777777" w:rsidR="001652F6" w:rsidRPr="000475C4" w:rsidRDefault="001652F6" w:rsidP="001652F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www.tiktok.com/@ashnikko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201CBB2" w14:textId="77777777" w:rsidR="001652F6" w:rsidRPr="000475C4" w:rsidRDefault="001652F6" w:rsidP="001652F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F712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www.youtube.com/@Ashnikko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A82BC44" w:rsidR="00322B4F" w:rsidRPr="000475C4" w:rsidRDefault="00322B4F" w:rsidP="00965A48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5B2A4" w14:textId="77777777" w:rsidR="00897F67" w:rsidRDefault="00897F67">
      <w:r>
        <w:separator/>
      </w:r>
    </w:p>
  </w:endnote>
  <w:endnote w:type="continuationSeparator" w:id="0">
    <w:p w14:paraId="72033676" w14:textId="77777777" w:rsidR="00897F67" w:rsidRDefault="00897F67">
      <w:r>
        <w:continuationSeparator/>
      </w:r>
    </w:p>
  </w:endnote>
  <w:endnote w:type="continuationNotice" w:id="1">
    <w:p w14:paraId="301402FA" w14:textId="77777777" w:rsidR="00897F67" w:rsidRDefault="00897F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F12D2" w14:textId="77777777" w:rsidR="00897F67" w:rsidRDefault="00897F67">
      <w:r>
        <w:separator/>
      </w:r>
    </w:p>
  </w:footnote>
  <w:footnote w:type="continuationSeparator" w:id="0">
    <w:p w14:paraId="4E53A45B" w14:textId="77777777" w:rsidR="00897F67" w:rsidRDefault="00897F67">
      <w:r>
        <w:continuationSeparator/>
      </w:r>
    </w:p>
  </w:footnote>
  <w:footnote w:type="continuationNotice" w:id="1">
    <w:p w14:paraId="7C554BFA" w14:textId="77777777" w:rsidR="00897F67" w:rsidRDefault="00897F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tja Albrecht">
    <w15:presenceInfo w15:providerId="AD" w15:userId="S::Katja.Albrecht@LYV.livenation.com::33bb03bc-ccf2-43fb-a7d9-96237f83b9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B01"/>
    <w:rsid w:val="000035DE"/>
    <w:rsid w:val="00003C29"/>
    <w:rsid w:val="0001293C"/>
    <w:rsid w:val="000129F1"/>
    <w:rsid w:val="000257D8"/>
    <w:rsid w:val="00030F54"/>
    <w:rsid w:val="00030FC8"/>
    <w:rsid w:val="00031AD5"/>
    <w:rsid w:val="000444CD"/>
    <w:rsid w:val="000475C4"/>
    <w:rsid w:val="000478EF"/>
    <w:rsid w:val="00052145"/>
    <w:rsid w:val="00054BE9"/>
    <w:rsid w:val="000622AF"/>
    <w:rsid w:val="00071674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832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1A35"/>
    <w:rsid w:val="00105210"/>
    <w:rsid w:val="00117D84"/>
    <w:rsid w:val="0012699C"/>
    <w:rsid w:val="0014171C"/>
    <w:rsid w:val="00145FF0"/>
    <w:rsid w:val="00157202"/>
    <w:rsid w:val="00160833"/>
    <w:rsid w:val="001652F6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26F1"/>
    <w:rsid w:val="001A40B3"/>
    <w:rsid w:val="001A6CAF"/>
    <w:rsid w:val="001B2EFE"/>
    <w:rsid w:val="001B3295"/>
    <w:rsid w:val="001C186E"/>
    <w:rsid w:val="001C2166"/>
    <w:rsid w:val="001C326F"/>
    <w:rsid w:val="001C5CEB"/>
    <w:rsid w:val="001D4DCE"/>
    <w:rsid w:val="001D5824"/>
    <w:rsid w:val="001E2792"/>
    <w:rsid w:val="001E66A3"/>
    <w:rsid w:val="001F6941"/>
    <w:rsid w:val="00203460"/>
    <w:rsid w:val="002063C7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36EB"/>
    <w:rsid w:val="002E7968"/>
    <w:rsid w:val="002E7C79"/>
    <w:rsid w:val="002F1E9D"/>
    <w:rsid w:val="00310414"/>
    <w:rsid w:val="00310DAB"/>
    <w:rsid w:val="00311D8D"/>
    <w:rsid w:val="00313A46"/>
    <w:rsid w:val="00322B4F"/>
    <w:rsid w:val="00326F35"/>
    <w:rsid w:val="003329E1"/>
    <w:rsid w:val="00332AA1"/>
    <w:rsid w:val="0034294C"/>
    <w:rsid w:val="00350F8F"/>
    <w:rsid w:val="003563D6"/>
    <w:rsid w:val="003570A8"/>
    <w:rsid w:val="0036048B"/>
    <w:rsid w:val="00371F50"/>
    <w:rsid w:val="00372394"/>
    <w:rsid w:val="00373132"/>
    <w:rsid w:val="00375CF4"/>
    <w:rsid w:val="003804D4"/>
    <w:rsid w:val="00383168"/>
    <w:rsid w:val="00387B72"/>
    <w:rsid w:val="00395B52"/>
    <w:rsid w:val="00397079"/>
    <w:rsid w:val="003A0C4F"/>
    <w:rsid w:val="003A45A1"/>
    <w:rsid w:val="003A4EA1"/>
    <w:rsid w:val="003B5636"/>
    <w:rsid w:val="003C06EB"/>
    <w:rsid w:val="003C215B"/>
    <w:rsid w:val="003C316F"/>
    <w:rsid w:val="003C5D70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33B8"/>
    <w:rsid w:val="0040635C"/>
    <w:rsid w:val="00411DB6"/>
    <w:rsid w:val="004167DA"/>
    <w:rsid w:val="00420A48"/>
    <w:rsid w:val="00422DAD"/>
    <w:rsid w:val="004316A9"/>
    <w:rsid w:val="004321DD"/>
    <w:rsid w:val="00442769"/>
    <w:rsid w:val="00451FE8"/>
    <w:rsid w:val="00454E0F"/>
    <w:rsid w:val="00457F1C"/>
    <w:rsid w:val="00460ADA"/>
    <w:rsid w:val="00465810"/>
    <w:rsid w:val="0046700E"/>
    <w:rsid w:val="004769FD"/>
    <w:rsid w:val="004772FF"/>
    <w:rsid w:val="00484A40"/>
    <w:rsid w:val="004864B1"/>
    <w:rsid w:val="004918DE"/>
    <w:rsid w:val="004B0116"/>
    <w:rsid w:val="004B3AB8"/>
    <w:rsid w:val="004B559E"/>
    <w:rsid w:val="004C0BBA"/>
    <w:rsid w:val="004C2D0C"/>
    <w:rsid w:val="004C51AE"/>
    <w:rsid w:val="004D1C43"/>
    <w:rsid w:val="004D3700"/>
    <w:rsid w:val="004D749B"/>
    <w:rsid w:val="004E17D9"/>
    <w:rsid w:val="004E3EA7"/>
    <w:rsid w:val="004E50C1"/>
    <w:rsid w:val="004F3B16"/>
    <w:rsid w:val="004F692D"/>
    <w:rsid w:val="00504C71"/>
    <w:rsid w:val="0050624B"/>
    <w:rsid w:val="005103F4"/>
    <w:rsid w:val="00510770"/>
    <w:rsid w:val="00512C5C"/>
    <w:rsid w:val="005204F1"/>
    <w:rsid w:val="00526431"/>
    <w:rsid w:val="0054674D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0B77"/>
    <w:rsid w:val="005C1323"/>
    <w:rsid w:val="005C789B"/>
    <w:rsid w:val="005D074E"/>
    <w:rsid w:val="005D1F65"/>
    <w:rsid w:val="005D7D95"/>
    <w:rsid w:val="005E2509"/>
    <w:rsid w:val="005E6AD5"/>
    <w:rsid w:val="005F050C"/>
    <w:rsid w:val="005F2083"/>
    <w:rsid w:val="005F2173"/>
    <w:rsid w:val="005F23FA"/>
    <w:rsid w:val="00600985"/>
    <w:rsid w:val="00607580"/>
    <w:rsid w:val="00617C4E"/>
    <w:rsid w:val="006206C4"/>
    <w:rsid w:val="00643768"/>
    <w:rsid w:val="00647782"/>
    <w:rsid w:val="0065122F"/>
    <w:rsid w:val="0065255C"/>
    <w:rsid w:val="00661D05"/>
    <w:rsid w:val="0066589D"/>
    <w:rsid w:val="00674BCA"/>
    <w:rsid w:val="00676738"/>
    <w:rsid w:val="00682A5C"/>
    <w:rsid w:val="00684D37"/>
    <w:rsid w:val="006A4202"/>
    <w:rsid w:val="006A4867"/>
    <w:rsid w:val="006A7707"/>
    <w:rsid w:val="006B5AD7"/>
    <w:rsid w:val="006B7A70"/>
    <w:rsid w:val="006C212E"/>
    <w:rsid w:val="006C2FCA"/>
    <w:rsid w:val="006C76BC"/>
    <w:rsid w:val="006D36C8"/>
    <w:rsid w:val="006E40CA"/>
    <w:rsid w:val="006E6015"/>
    <w:rsid w:val="006F1528"/>
    <w:rsid w:val="006F31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62CA"/>
    <w:rsid w:val="007609DB"/>
    <w:rsid w:val="0076768B"/>
    <w:rsid w:val="00771D5C"/>
    <w:rsid w:val="00775E0A"/>
    <w:rsid w:val="00783140"/>
    <w:rsid w:val="0078327F"/>
    <w:rsid w:val="007833AE"/>
    <w:rsid w:val="00790B66"/>
    <w:rsid w:val="0079402E"/>
    <w:rsid w:val="00794880"/>
    <w:rsid w:val="007B27FD"/>
    <w:rsid w:val="007B768D"/>
    <w:rsid w:val="007D01B0"/>
    <w:rsid w:val="007D65EF"/>
    <w:rsid w:val="007E74CB"/>
    <w:rsid w:val="007E7B49"/>
    <w:rsid w:val="007F4B27"/>
    <w:rsid w:val="00801AF5"/>
    <w:rsid w:val="0080435D"/>
    <w:rsid w:val="0080471A"/>
    <w:rsid w:val="00804B0E"/>
    <w:rsid w:val="00805EA3"/>
    <w:rsid w:val="008105BA"/>
    <w:rsid w:val="008177E7"/>
    <w:rsid w:val="008240BC"/>
    <w:rsid w:val="00830B22"/>
    <w:rsid w:val="00844F6C"/>
    <w:rsid w:val="00844F86"/>
    <w:rsid w:val="008453D0"/>
    <w:rsid w:val="00850AB7"/>
    <w:rsid w:val="00862E15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7F67"/>
    <w:rsid w:val="008A783A"/>
    <w:rsid w:val="008B2BEF"/>
    <w:rsid w:val="008B383A"/>
    <w:rsid w:val="008B5812"/>
    <w:rsid w:val="008B5BCC"/>
    <w:rsid w:val="008C0745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13E4"/>
    <w:rsid w:val="00954EDC"/>
    <w:rsid w:val="00956F42"/>
    <w:rsid w:val="00965A48"/>
    <w:rsid w:val="00966871"/>
    <w:rsid w:val="00970586"/>
    <w:rsid w:val="009706A8"/>
    <w:rsid w:val="009756D6"/>
    <w:rsid w:val="0097621B"/>
    <w:rsid w:val="00977E1D"/>
    <w:rsid w:val="00982EE4"/>
    <w:rsid w:val="00983879"/>
    <w:rsid w:val="00995FE5"/>
    <w:rsid w:val="009A00E2"/>
    <w:rsid w:val="009A10FF"/>
    <w:rsid w:val="009A441A"/>
    <w:rsid w:val="009A6A82"/>
    <w:rsid w:val="009B1376"/>
    <w:rsid w:val="009C258C"/>
    <w:rsid w:val="009C4493"/>
    <w:rsid w:val="009C73CA"/>
    <w:rsid w:val="009D7023"/>
    <w:rsid w:val="009E28F9"/>
    <w:rsid w:val="009E570C"/>
    <w:rsid w:val="009F2C3B"/>
    <w:rsid w:val="00A017D9"/>
    <w:rsid w:val="00A018DA"/>
    <w:rsid w:val="00A023A5"/>
    <w:rsid w:val="00A02A97"/>
    <w:rsid w:val="00A05077"/>
    <w:rsid w:val="00A078CB"/>
    <w:rsid w:val="00A132B5"/>
    <w:rsid w:val="00A26F29"/>
    <w:rsid w:val="00A2780F"/>
    <w:rsid w:val="00A30933"/>
    <w:rsid w:val="00A32C73"/>
    <w:rsid w:val="00A339FE"/>
    <w:rsid w:val="00A33A75"/>
    <w:rsid w:val="00A41F42"/>
    <w:rsid w:val="00A46804"/>
    <w:rsid w:val="00A61691"/>
    <w:rsid w:val="00A63616"/>
    <w:rsid w:val="00A63ED0"/>
    <w:rsid w:val="00A656E7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51CF"/>
    <w:rsid w:val="00AD34A9"/>
    <w:rsid w:val="00AD6E7B"/>
    <w:rsid w:val="00AD6FC6"/>
    <w:rsid w:val="00AE1165"/>
    <w:rsid w:val="00AE5BFC"/>
    <w:rsid w:val="00AF6154"/>
    <w:rsid w:val="00B00C20"/>
    <w:rsid w:val="00B04F46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462E"/>
    <w:rsid w:val="00C0512F"/>
    <w:rsid w:val="00C05475"/>
    <w:rsid w:val="00C10097"/>
    <w:rsid w:val="00C1754D"/>
    <w:rsid w:val="00C22D08"/>
    <w:rsid w:val="00C27D87"/>
    <w:rsid w:val="00C30BBD"/>
    <w:rsid w:val="00C66E6F"/>
    <w:rsid w:val="00C7130B"/>
    <w:rsid w:val="00C779B7"/>
    <w:rsid w:val="00C83780"/>
    <w:rsid w:val="00C8732D"/>
    <w:rsid w:val="00C94113"/>
    <w:rsid w:val="00C95A6B"/>
    <w:rsid w:val="00CA5513"/>
    <w:rsid w:val="00CA682C"/>
    <w:rsid w:val="00CA6FE2"/>
    <w:rsid w:val="00CB2EEC"/>
    <w:rsid w:val="00CB4130"/>
    <w:rsid w:val="00CB47DD"/>
    <w:rsid w:val="00CC0455"/>
    <w:rsid w:val="00CC3F8D"/>
    <w:rsid w:val="00CC3FF7"/>
    <w:rsid w:val="00CC7536"/>
    <w:rsid w:val="00CE28A8"/>
    <w:rsid w:val="00CF29B0"/>
    <w:rsid w:val="00CF7FA9"/>
    <w:rsid w:val="00D0489A"/>
    <w:rsid w:val="00D0742F"/>
    <w:rsid w:val="00D13952"/>
    <w:rsid w:val="00D15C0A"/>
    <w:rsid w:val="00D179BE"/>
    <w:rsid w:val="00D22B0B"/>
    <w:rsid w:val="00D27100"/>
    <w:rsid w:val="00D44E91"/>
    <w:rsid w:val="00D531F7"/>
    <w:rsid w:val="00D54DFD"/>
    <w:rsid w:val="00D55A58"/>
    <w:rsid w:val="00D60522"/>
    <w:rsid w:val="00D61023"/>
    <w:rsid w:val="00D61631"/>
    <w:rsid w:val="00D7279D"/>
    <w:rsid w:val="00D749E6"/>
    <w:rsid w:val="00D755B4"/>
    <w:rsid w:val="00D868A1"/>
    <w:rsid w:val="00D87283"/>
    <w:rsid w:val="00D875A2"/>
    <w:rsid w:val="00D92894"/>
    <w:rsid w:val="00DA3962"/>
    <w:rsid w:val="00DA6285"/>
    <w:rsid w:val="00DA6F3E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1973"/>
    <w:rsid w:val="00DE2395"/>
    <w:rsid w:val="00DE5860"/>
    <w:rsid w:val="00DE7B90"/>
    <w:rsid w:val="00DF53E3"/>
    <w:rsid w:val="00E005F5"/>
    <w:rsid w:val="00E11DC1"/>
    <w:rsid w:val="00E16C2B"/>
    <w:rsid w:val="00E16D0E"/>
    <w:rsid w:val="00E1776C"/>
    <w:rsid w:val="00E17B1B"/>
    <w:rsid w:val="00E30E1A"/>
    <w:rsid w:val="00E3349B"/>
    <w:rsid w:val="00E33C73"/>
    <w:rsid w:val="00E60AB3"/>
    <w:rsid w:val="00E61979"/>
    <w:rsid w:val="00E65E8C"/>
    <w:rsid w:val="00E66BC7"/>
    <w:rsid w:val="00E6732D"/>
    <w:rsid w:val="00E778DA"/>
    <w:rsid w:val="00E86377"/>
    <w:rsid w:val="00E90C2D"/>
    <w:rsid w:val="00E9390B"/>
    <w:rsid w:val="00E95DAC"/>
    <w:rsid w:val="00EA0D97"/>
    <w:rsid w:val="00EA4EC7"/>
    <w:rsid w:val="00EB229B"/>
    <w:rsid w:val="00EC31A6"/>
    <w:rsid w:val="00EC7988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D45"/>
    <w:rsid w:val="00F262ED"/>
    <w:rsid w:val="00F31C13"/>
    <w:rsid w:val="00F340D2"/>
    <w:rsid w:val="00F40451"/>
    <w:rsid w:val="00F52201"/>
    <w:rsid w:val="00F56152"/>
    <w:rsid w:val="00F71F2C"/>
    <w:rsid w:val="00F734E5"/>
    <w:rsid w:val="00F7581F"/>
    <w:rsid w:val="00F8232B"/>
    <w:rsid w:val="00F823E9"/>
    <w:rsid w:val="00F9253B"/>
    <w:rsid w:val="00FA0113"/>
    <w:rsid w:val="00FA3CD3"/>
    <w:rsid w:val="00FA5727"/>
    <w:rsid w:val="00FB09F2"/>
    <w:rsid w:val="00FB49C9"/>
    <w:rsid w:val="00FB4EE0"/>
    <w:rsid w:val="00FC171A"/>
    <w:rsid w:val="00FC3D3A"/>
    <w:rsid w:val="00FC45C3"/>
    <w:rsid w:val="00FC7651"/>
    <w:rsid w:val="00FD1486"/>
    <w:rsid w:val="00FD54B6"/>
    <w:rsid w:val="00FD6496"/>
    <w:rsid w:val="00FD6846"/>
    <w:rsid w:val="00FE48A7"/>
    <w:rsid w:val="00FE6C39"/>
    <w:rsid w:val="00FF0E94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90C2D"/>
    <w:rPr>
      <w:rFonts w:ascii="Arial" w:eastAsia="Arial" w:hAnsi="Arial" w:cs="Arial"/>
      <w:color w:val="000000"/>
      <w:kern w:val="1"/>
      <w:u w:color="000000"/>
    </w:rPr>
  </w:style>
  <w:style w:type="paragraph" w:styleId="berarbeitung">
    <w:name w:val="Revision"/>
    <w:hidden/>
    <w:uiPriority w:val="99"/>
    <w:semiHidden/>
    <w:rsid w:val="00804B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ashnikko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ashnikk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ashnikko-tickets-adp1252945" TargetMode="External"/><Relationship Id="rId17" Type="http://schemas.openxmlformats.org/officeDocument/2006/relationships/hyperlink" Target="http://www.ashnikko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ashnikko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ashnikko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Ashnikko" TargetMode="External"/><Relationship Id="rId27" Type="http://schemas.openxmlformats.org/officeDocument/2006/relationships/header" Target="header3.xml"/><Relationship Id="rId30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645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2025-09-10T11:15:00Z</dcterms:created>
  <dcterms:modified xsi:type="dcterms:W3CDTF">2025-09-10T11:28:00Z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